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D587" w14:textId="77777777" w:rsidR="002C1CB9" w:rsidRDefault="002C1CB9" w:rsidP="001A39DF">
      <w:pPr>
        <w:ind w:left="720" w:hanging="720"/>
        <w:jc w:val="center"/>
        <w:rPr>
          <w:ins w:id="0" w:author="Heather Moulton" w:date="2024-02-21T09:53:00Z"/>
          <w:rFonts w:asciiTheme="minorHAnsi" w:hAnsiTheme="minorHAnsi" w:cstheme="minorHAnsi"/>
          <w:b/>
        </w:rPr>
      </w:pPr>
    </w:p>
    <w:p w14:paraId="3538950F" w14:textId="77777777" w:rsidR="002C1CB9" w:rsidRDefault="002C1CB9" w:rsidP="001A39DF">
      <w:pPr>
        <w:ind w:left="720" w:hanging="720"/>
        <w:jc w:val="center"/>
        <w:rPr>
          <w:ins w:id="1" w:author="Heather Moulton" w:date="2024-02-21T09:53:00Z"/>
          <w:rFonts w:asciiTheme="minorHAnsi" w:hAnsiTheme="minorHAnsi" w:cstheme="minorHAnsi"/>
          <w:b/>
        </w:rPr>
      </w:pPr>
    </w:p>
    <w:p w14:paraId="62288E6D" w14:textId="77777777" w:rsidR="002C1CB9" w:rsidRDefault="002C1CB9" w:rsidP="001A39DF">
      <w:pPr>
        <w:ind w:left="720" w:hanging="720"/>
        <w:jc w:val="center"/>
        <w:rPr>
          <w:ins w:id="2" w:author="Heather Moulton" w:date="2024-02-21T09:53:00Z"/>
          <w:rFonts w:asciiTheme="minorHAnsi" w:hAnsiTheme="minorHAnsi" w:cstheme="minorHAnsi"/>
          <w:b/>
        </w:rPr>
      </w:pPr>
      <w:ins w:id="3" w:author="Heather Moulton" w:date="2024-02-21T09:53:00Z">
        <w:r>
          <w:rPr>
            <w:rFonts w:asciiTheme="minorHAnsi" w:hAnsiTheme="minorHAnsi" w:cstheme="minorHAnsi"/>
            <w:b/>
          </w:rPr>
          <w:t>Opting Out</w:t>
        </w:r>
      </w:ins>
    </w:p>
    <w:p w14:paraId="09EA0E1F" w14:textId="77777777" w:rsidR="002C1CB9" w:rsidRDefault="002C1CB9" w:rsidP="001A39DF">
      <w:pPr>
        <w:ind w:left="720" w:hanging="720"/>
        <w:jc w:val="center"/>
        <w:rPr>
          <w:ins w:id="4" w:author="Heather Moulton" w:date="2024-02-21T09:53:00Z"/>
          <w:rFonts w:asciiTheme="minorHAnsi" w:hAnsiTheme="minorHAnsi" w:cstheme="minorHAnsi"/>
          <w:b/>
        </w:rPr>
      </w:pPr>
    </w:p>
    <w:p w14:paraId="0E9029F8" w14:textId="2BC0437E"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3735F3EF"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5" w:name="_Hlk78795207"/>
    </w:p>
    <w:bookmarkEnd w:id="5"/>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6" w:name="OLE_LINK1"/>
      <w:bookmarkStart w:id="7" w:name="OLE_LINK2"/>
      <w:r w:rsidR="00FD302B" w:rsidRPr="00981026">
        <w:rPr>
          <w:rFonts w:asciiTheme="minorHAnsi" w:hAnsiTheme="minorHAnsi" w:cstheme="minorHAnsi"/>
          <w:b/>
        </w:rPr>
        <w:t>MBE/WBE SUBCONTRACTOR COMMITMENT FORM</w:t>
      </w:r>
      <w:bookmarkEnd w:id="6"/>
      <w:bookmarkEnd w:id="7"/>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71E6C4FB"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DD2827">
              <w:rPr>
                <w:rFonts w:asciiTheme="minorHAnsi" w:hAnsiTheme="minorHAnsi" w:cstheme="minorBidi"/>
                <w:b/>
                <w:bCs/>
                <w:sz w:val="22"/>
                <w:szCs w:val="22"/>
              </w:rPr>
              <w:t>24-78</w:t>
            </w:r>
            <w:r w:rsidR="006444A2">
              <w:rPr>
                <w:rFonts w:asciiTheme="minorHAnsi" w:hAnsiTheme="minorHAnsi" w:cstheme="minorBidi"/>
                <w:b/>
                <w:bCs/>
                <w:sz w:val="22"/>
                <w:szCs w:val="22"/>
              </w:rPr>
              <w:t>607</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ather Moulton">
    <w15:presenceInfo w15:providerId="AD" w15:userId="S::HeatherM@oherron.com::3b6b78a7-d4c1-49bd-944d-0ac6f8c65b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716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1CB9"/>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150A"/>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444A2"/>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1D45"/>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2827"/>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678</Words>
  <Characters>4290</Characters>
  <Application>Microsoft Office Word</Application>
  <DocSecurity>0</DocSecurity>
  <Lines>35</Lines>
  <Paragraphs>9</Paragraphs>
  <ScaleCrop>false</ScaleCrop>
  <Company>State of Indiana</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2024-02-28T18:19:00Z</dcterms:created>
  <dcterms:modified xsi:type="dcterms:W3CDTF">2024-02-28T18:19:00Z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